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6852C" w14:textId="21D63F62" w:rsidR="00E87FF3" w:rsidRPr="004F332F" w:rsidRDefault="004F332F" w:rsidP="004F332F">
      <w:pPr>
        <w:jc w:val="center"/>
        <w:rPr>
          <w:sz w:val="40"/>
        </w:rPr>
      </w:pPr>
      <w:r w:rsidRPr="004F332F">
        <w:rPr>
          <w:rFonts w:hint="eastAsia"/>
          <w:sz w:val="40"/>
        </w:rPr>
        <w:t>FAX</w:t>
      </w:r>
      <w:r w:rsidR="0034406C">
        <w:rPr>
          <w:rFonts w:hint="eastAsia"/>
          <w:sz w:val="40"/>
        </w:rPr>
        <w:t>／</w:t>
      </w:r>
      <w:r w:rsidR="0034406C">
        <w:rPr>
          <w:rFonts w:hint="eastAsia"/>
          <w:sz w:val="40"/>
        </w:rPr>
        <w:t>MAIL</w:t>
      </w:r>
      <w:r w:rsidRPr="004F332F">
        <w:rPr>
          <w:sz w:val="40"/>
        </w:rPr>
        <w:t>送信表</w:t>
      </w:r>
    </w:p>
    <w:p w14:paraId="1C2FB45D" w14:textId="77777777" w:rsidR="004F332F" w:rsidRDefault="004F33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B97BE" wp14:editId="1728F66B">
                <wp:simplePos x="0" y="0"/>
                <wp:positionH relativeFrom="column">
                  <wp:posOffset>-137160</wp:posOffset>
                </wp:positionH>
                <wp:positionV relativeFrom="paragraph">
                  <wp:posOffset>73025</wp:posOffset>
                </wp:positionV>
                <wp:extent cx="5686425" cy="55816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558165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A4C01" id="角丸四角形 2" o:spid="_x0000_s1026" style="position:absolute;left:0;text-align:left;margin-left:-10.8pt;margin-top:5.75pt;width:447.75pt;height:43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" filled="f" strokecolor="black [3213]" strokeweight=".5pt">
                <v:stroke joinstyle="miter"/>
              </v:roundrect>
            </w:pict>
          </mc:Fallback>
        </mc:AlternateContent>
      </w:r>
    </w:p>
    <w:p w14:paraId="6D272348" w14:textId="77777777" w:rsidR="00FD5FBF" w:rsidRDefault="00FD5FBF" w:rsidP="00570F5C">
      <w:pPr>
        <w:jc w:val="center"/>
        <w:rPr>
          <w:sz w:val="24"/>
        </w:rPr>
      </w:pPr>
    </w:p>
    <w:p w14:paraId="118176A6" w14:textId="2FBD67FE" w:rsidR="00570F5C" w:rsidRPr="004F332F" w:rsidRDefault="00950AA9" w:rsidP="00570F5C">
      <w:pPr>
        <w:jc w:val="center"/>
        <w:rPr>
          <w:sz w:val="24"/>
        </w:rPr>
      </w:pPr>
      <w:ins w:id="0" w:author="仲宗根朝子" w:date="2023-03-22T13:55:00Z">
        <w:del w:id="1" w:author="李安 石嶺" w:date="2025-03-18T09:39:00Z" w16du:dateUtc="2025-03-18T00:39:00Z">
          <w:r w:rsidDel="006E5E73">
            <w:rPr>
              <w:rFonts w:hint="eastAsia"/>
              <w:sz w:val="24"/>
            </w:rPr>
            <w:delText>令和</w:delText>
          </w:r>
        </w:del>
      </w:ins>
      <w:ins w:id="2" w:author="朝子 仲宗根" w:date="2024-03-21T16:56:00Z">
        <w:del w:id="3" w:author="李安 石嶺" w:date="2025-03-18T09:39:00Z" w16du:dateUtc="2025-03-18T00:39:00Z">
          <w:r w:rsidR="00E87FF3" w:rsidDel="006E5E73">
            <w:rPr>
              <w:rFonts w:hint="eastAsia"/>
              <w:sz w:val="24"/>
            </w:rPr>
            <w:delText>６</w:delText>
          </w:r>
        </w:del>
      </w:ins>
      <w:ins w:id="4" w:author="李安 石嶺" w:date="2025-03-18T09:39:00Z" w16du:dateUtc="2025-03-18T00:39:00Z">
        <w:r w:rsidR="006E5E73">
          <w:rPr>
            <w:rFonts w:hint="eastAsia"/>
            <w:sz w:val="24"/>
          </w:rPr>
          <w:t>令和７</w:t>
        </w:r>
      </w:ins>
      <w:ins w:id="5" w:author="仲宗根朝子" w:date="2023-03-22T13:55:00Z">
        <w:del w:id="6" w:author="朝子 仲宗根" w:date="2024-03-21T16:56:00Z">
          <w:r w:rsidDel="00E87FF3">
            <w:rPr>
              <w:rFonts w:hint="eastAsia"/>
              <w:sz w:val="24"/>
            </w:rPr>
            <w:delText>５</w:delText>
          </w:r>
        </w:del>
        <w:r>
          <w:rPr>
            <w:rFonts w:hint="eastAsia"/>
            <w:sz w:val="24"/>
          </w:rPr>
          <w:t>年度</w:t>
        </w:r>
      </w:ins>
      <w:r w:rsidR="00F37205">
        <w:rPr>
          <w:rFonts w:hint="eastAsia"/>
          <w:sz w:val="24"/>
        </w:rPr>
        <w:t>高校生選抜</w:t>
      </w:r>
      <w:r w:rsidR="000E31B1">
        <w:rPr>
          <w:rFonts w:hint="eastAsia"/>
          <w:sz w:val="24"/>
        </w:rPr>
        <w:t>かりゆし芸能</w:t>
      </w:r>
      <w:r w:rsidR="00570F5C">
        <w:rPr>
          <w:sz w:val="24"/>
        </w:rPr>
        <w:t>公演</w:t>
      </w:r>
      <w:ins w:id="7" w:author="仲宗根朝子" w:date="2023-03-22T13:55:00Z">
        <w:r>
          <w:rPr>
            <w:rFonts w:hint="eastAsia"/>
            <w:sz w:val="24"/>
          </w:rPr>
          <w:t>（沖縄県伝統芸能公演）</w:t>
        </w:r>
      </w:ins>
    </w:p>
    <w:p w14:paraId="2EB16A97" w14:textId="77777777" w:rsidR="004F332F" w:rsidRDefault="00570F5C" w:rsidP="00570F5C">
      <w:pPr>
        <w:jc w:val="center"/>
      </w:pPr>
      <w:r w:rsidRPr="00094839">
        <w:rPr>
          <w:rFonts w:asciiTheme="minorEastAsia" w:hAnsiTheme="minorEastAsia" w:hint="eastAsia"/>
          <w:sz w:val="24"/>
          <w:szCs w:val="24"/>
        </w:rPr>
        <w:t>企画</w:t>
      </w:r>
      <w:del w:id="8" w:author="李安 石嶺" w:date="2025-03-18T09:39:00Z" w16du:dateUtc="2025-03-18T00:39:00Z">
        <w:r w:rsidDel="006E5E73">
          <w:rPr>
            <w:rFonts w:asciiTheme="minorEastAsia" w:hAnsiTheme="minorEastAsia" w:hint="eastAsia"/>
            <w:sz w:val="24"/>
            <w:szCs w:val="24"/>
          </w:rPr>
          <w:delText>・</w:delText>
        </w:r>
        <w:r w:rsidRPr="00094839" w:rsidDel="006E5E73">
          <w:rPr>
            <w:rFonts w:asciiTheme="minorEastAsia" w:hAnsiTheme="minorEastAsia"/>
            <w:sz w:val="24"/>
            <w:szCs w:val="24"/>
          </w:rPr>
          <w:delText>広報</w:delText>
        </w:r>
      </w:del>
      <w:r>
        <w:rPr>
          <w:rFonts w:asciiTheme="minorEastAsia" w:hAnsiTheme="minorEastAsia" w:hint="eastAsia"/>
          <w:sz w:val="24"/>
          <w:szCs w:val="24"/>
        </w:rPr>
        <w:t>・運営業務企画プロポーザル参加</w:t>
      </w:r>
      <w:r w:rsidR="00A85695">
        <w:rPr>
          <w:rFonts w:asciiTheme="minorEastAsia" w:hAnsiTheme="minorEastAsia" w:hint="eastAsia"/>
          <w:sz w:val="24"/>
          <w:szCs w:val="24"/>
        </w:rPr>
        <w:t>申込</w:t>
      </w:r>
      <w:r>
        <w:rPr>
          <w:rFonts w:asciiTheme="minorEastAsia" w:hAnsiTheme="minorEastAsia"/>
          <w:sz w:val="24"/>
          <w:szCs w:val="24"/>
        </w:rPr>
        <w:t>書</w:t>
      </w:r>
    </w:p>
    <w:p w14:paraId="6752E3BE" w14:textId="77777777" w:rsidR="004F332F" w:rsidRDefault="004F332F"/>
    <w:p w14:paraId="71F7D566" w14:textId="77777777" w:rsidR="00570F5C" w:rsidRPr="00570F5C" w:rsidRDefault="00570F5C"/>
    <w:p w14:paraId="4BC2A10A" w14:textId="7ED1FE04" w:rsidR="004F332F" w:rsidRDefault="004F332F">
      <w:pPr>
        <w:rPr>
          <w:sz w:val="24"/>
          <w:lang w:eastAsia="zh-CN"/>
        </w:rPr>
      </w:pPr>
      <w:r w:rsidRPr="004F332F">
        <w:rPr>
          <w:rFonts w:hint="eastAsia"/>
          <w:sz w:val="24"/>
          <w:lang w:eastAsia="zh-CN"/>
        </w:rPr>
        <w:t>（</w:t>
      </w:r>
      <w:r w:rsidRPr="004F332F">
        <w:rPr>
          <w:sz w:val="24"/>
          <w:lang w:eastAsia="zh-CN"/>
        </w:rPr>
        <w:t>公</w:t>
      </w:r>
      <w:r w:rsidRPr="004F332F">
        <w:rPr>
          <w:rFonts w:hint="eastAsia"/>
          <w:sz w:val="24"/>
          <w:lang w:eastAsia="zh-CN"/>
        </w:rPr>
        <w:t>財</w:t>
      </w:r>
      <w:r w:rsidRPr="004F332F">
        <w:rPr>
          <w:sz w:val="24"/>
          <w:lang w:eastAsia="zh-CN"/>
        </w:rPr>
        <w:t>）沖縄県文化</w:t>
      </w:r>
      <w:ins w:id="9" w:author="李安 石嶺" w:date="2025-04-03T15:12:00Z" w16du:dateUtc="2025-04-03T06:12:00Z">
        <w:r w:rsidR="009C204F">
          <w:rPr>
            <w:rFonts w:hint="eastAsia"/>
            <w:sz w:val="24"/>
          </w:rPr>
          <w:t>芸術</w:t>
        </w:r>
      </w:ins>
      <w:r w:rsidRPr="004F332F">
        <w:rPr>
          <w:sz w:val="24"/>
          <w:lang w:eastAsia="zh-CN"/>
        </w:rPr>
        <w:t>振興会</w:t>
      </w:r>
      <w:r w:rsidR="0065129B">
        <w:rPr>
          <w:sz w:val="24"/>
          <w:lang w:eastAsia="zh-CN"/>
        </w:rPr>
        <w:t xml:space="preserve">　</w:t>
      </w:r>
      <w:r w:rsidR="009952C0">
        <w:rPr>
          <w:rFonts w:hint="eastAsia"/>
          <w:sz w:val="24"/>
          <w:lang w:eastAsia="zh-CN"/>
        </w:rPr>
        <w:t>文化芸術推進課</w:t>
      </w:r>
      <w:r w:rsidRPr="004F332F">
        <w:rPr>
          <w:sz w:val="24"/>
          <w:lang w:eastAsia="zh-CN"/>
        </w:rPr>
        <w:t xml:space="preserve">　　</w:t>
      </w:r>
      <w:r w:rsidRPr="004F332F">
        <w:rPr>
          <w:rFonts w:hint="eastAsia"/>
          <w:sz w:val="24"/>
          <w:lang w:eastAsia="zh-CN"/>
        </w:rPr>
        <w:t>行</w:t>
      </w:r>
    </w:p>
    <w:p w14:paraId="04A8E78F" w14:textId="77777777" w:rsidR="00570F5C" w:rsidRPr="004F332F" w:rsidRDefault="00570F5C">
      <w:pPr>
        <w:rPr>
          <w:sz w:val="24"/>
          <w:lang w:eastAsia="zh-CN"/>
        </w:rPr>
      </w:pPr>
    </w:p>
    <w:p w14:paraId="5EC81424" w14:textId="77777777" w:rsidR="004F332F" w:rsidRPr="004F332F" w:rsidRDefault="004F332F">
      <w:pPr>
        <w:rPr>
          <w:sz w:val="24"/>
          <w:lang w:eastAsia="zh-CN"/>
        </w:rPr>
      </w:pPr>
    </w:p>
    <w:p w14:paraId="3CB995F3" w14:textId="68C10823" w:rsidR="004F332F" w:rsidRDefault="006539F9" w:rsidP="006539F9">
      <w:pPr>
        <w:jc w:val="left"/>
        <w:rPr>
          <w:kern w:val="0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="009952C0">
        <w:rPr>
          <w:rFonts w:hint="eastAsia"/>
          <w:sz w:val="24"/>
          <w:lang w:eastAsia="zh-CN"/>
        </w:rPr>
        <w:t>名　　称</w:t>
      </w:r>
      <w:r w:rsidR="004F332F" w:rsidRPr="005C34C0">
        <w:rPr>
          <w:rFonts w:hint="eastAsia"/>
          <w:spacing w:val="480"/>
          <w:kern w:val="0"/>
          <w:sz w:val="24"/>
          <w:fitText w:val="1200" w:id="1745519616"/>
          <w:lang w:eastAsia="zh-CN"/>
        </w:rPr>
        <w:t>：</w:t>
      </w:r>
    </w:p>
    <w:p w14:paraId="36BA6232" w14:textId="77777777" w:rsidR="00FD5FBF" w:rsidRPr="00A1190F" w:rsidRDefault="00FD5FBF" w:rsidP="006539F9">
      <w:pPr>
        <w:jc w:val="left"/>
        <w:rPr>
          <w:kern w:val="0"/>
          <w:sz w:val="24"/>
          <w:lang w:eastAsia="zh-CN"/>
        </w:rPr>
      </w:pPr>
    </w:p>
    <w:p w14:paraId="2755E69E" w14:textId="77777777" w:rsidR="00FD5FBF" w:rsidRPr="004F332F" w:rsidRDefault="00FD5FBF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Pr="00FD5FBF">
        <w:rPr>
          <w:rFonts w:hint="eastAsia"/>
          <w:spacing w:val="40"/>
          <w:kern w:val="0"/>
          <w:sz w:val="24"/>
          <w:fitText w:val="1200" w:id="1745519620"/>
          <w:lang w:eastAsia="zh-CN"/>
        </w:rPr>
        <w:t>担当</w:t>
      </w:r>
      <w:r w:rsidRPr="00FD5FBF">
        <w:rPr>
          <w:spacing w:val="40"/>
          <w:kern w:val="0"/>
          <w:sz w:val="24"/>
          <w:fitText w:val="1200" w:id="1745519620"/>
          <w:lang w:eastAsia="zh-CN"/>
        </w:rPr>
        <w:t>名</w:t>
      </w:r>
      <w:r w:rsidRPr="00FD5FBF">
        <w:rPr>
          <w:kern w:val="0"/>
          <w:sz w:val="24"/>
          <w:fitText w:val="1200" w:id="1745519620"/>
          <w:lang w:eastAsia="zh-CN"/>
        </w:rPr>
        <w:t>：</w:t>
      </w:r>
    </w:p>
    <w:p w14:paraId="257CF5B2" w14:textId="77777777" w:rsidR="004F332F" w:rsidRPr="004F332F" w:rsidRDefault="004F332F">
      <w:pPr>
        <w:rPr>
          <w:sz w:val="24"/>
          <w:lang w:eastAsia="zh-CN"/>
        </w:rPr>
      </w:pPr>
    </w:p>
    <w:p w14:paraId="45EA6D47" w14:textId="77777777" w:rsidR="004F332F" w:rsidRDefault="006539F9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="00FD5FBF" w:rsidRPr="00FD5FBF">
        <w:rPr>
          <w:rFonts w:hint="eastAsia"/>
          <w:spacing w:val="155"/>
          <w:kern w:val="0"/>
          <w:sz w:val="24"/>
          <w:fitText w:val="1200" w:id="1745519617"/>
          <w:lang w:eastAsia="zh-CN"/>
        </w:rPr>
        <w:t>TEL</w:t>
      </w:r>
      <w:r w:rsidR="004F332F" w:rsidRPr="00FD5FBF">
        <w:rPr>
          <w:spacing w:val="1"/>
          <w:kern w:val="0"/>
          <w:sz w:val="24"/>
          <w:fitText w:val="1200" w:id="1745519617"/>
          <w:lang w:eastAsia="zh-CN"/>
        </w:rPr>
        <w:t>：</w:t>
      </w:r>
    </w:p>
    <w:p w14:paraId="4D6F1ECC" w14:textId="77777777" w:rsidR="00FD5FBF" w:rsidRDefault="00FD5FBF" w:rsidP="006539F9">
      <w:pPr>
        <w:jc w:val="left"/>
        <w:rPr>
          <w:sz w:val="24"/>
          <w:lang w:eastAsia="zh-CN"/>
        </w:rPr>
      </w:pPr>
    </w:p>
    <w:p w14:paraId="3AFD686D" w14:textId="77777777" w:rsidR="00FD5FBF" w:rsidRPr="004F332F" w:rsidRDefault="00FD5FBF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</w:t>
      </w:r>
      <w:r w:rsidRPr="00FD5FBF">
        <w:rPr>
          <w:rFonts w:hint="eastAsia"/>
          <w:spacing w:val="75"/>
          <w:kern w:val="0"/>
          <w:sz w:val="24"/>
          <w:fitText w:val="1200" w:id="1745519618"/>
          <w:lang w:eastAsia="zh-CN"/>
        </w:rPr>
        <w:t>MAIL</w:t>
      </w:r>
      <w:r w:rsidRPr="00FD5FBF">
        <w:rPr>
          <w:rFonts w:hint="eastAsia"/>
          <w:spacing w:val="1"/>
          <w:kern w:val="0"/>
          <w:sz w:val="24"/>
          <w:fitText w:val="1200" w:id="1745519618"/>
          <w:lang w:eastAsia="zh-CN"/>
        </w:rPr>
        <w:t>：</w:t>
      </w:r>
    </w:p>
    <w:p w14:paraId="269C0227" w14:textId="77777777" w:rsidR="004F332F" w:rsidRPr="004F332F" w:rsidRDefault="004F332F" w:rsidP="006539F9">
      <w:pPr>
        <w:jc w:val="left"/>
        <w:rPr>
          <w:sz w:val="24"/>
          <w:lang w:eastAsia="zh-CN"/>
        </w:rPr>
      </w:pPr>
    </w:p>
    <w:p w14:paraId="4A0B62DE" w14:textId="77777777" w:rsidR="004F332F" w:rsidRPr="004F332F" w:rsidRDefault="004F332F" w:rsidP="006539F9">
      <w:pPr>
        <w:jc w:val="left"/>
        <w:rPr>
          <w:sz w:val="24"/>
          <w:lang w:eastAsia="zh-CN"/>
        </w:rPr>
      </w:pPr>
    </w:p>
    <w:p w14:paraId="31DCAA2D" w14:textId="77777777" w:rsidR="004F332F" w:rsidRDefault="004F332F">
      <w:pPr>
        <w:rPr>
          <w:sz w:val="24"/>
          <w:lang w:eastAsia="zh-CN"/>
        </w:rPr>
      </w:pPr>
    </w:p>
    <w:p w14:paraId="5085A27B" w14:textId="77777777" w:rsidR="00F37205" w:rsidRDefault="00F37205" w:rsidP="00F37205">
      <w:pPr>
        <w:jc w:val="center"/>
        <w:rPr>
          <w:sz w:val="24"/>
          <w:lang w:eastAsia="zh-CN"/>
        </w:rPr>
      </w:pPr>
    </w:p>
    <w:p w14:paraId="31B71809" w14:textId="104B47C7" w:rsidR="00F37205" w:rsidRPr="004F332F" w:rsidRDefault="00950AA9" w:rsidP="00F37205">
      <w:pPr>
        <w:ind w:firstLineChars="100" w:firstLine="240"/>
        <w:rPr>
          <w:sz w:val="24"/>
        </w:rPr>
      </w:pPr>
      <w:ins w:id="10" w:author="仲宗根朝子" w:date="2023-03-22T13:55:00Z">
        <w:del w:id="11" w:author="李安 石嶺" w:date="2025-03-18T09:39:00Z" w16du:dateUtc="2025-03-18T00:39:00Z">
          <w:r w:rsidDel="006E5E73">
            <w:rPr>
              <w:rFonts w:hint="eastAsia"/>
              <w:sz w:val="24"/>
            </w:rPr>
            <w:delText>令和</w:delText>
          </w:r>
        </w:del>
      </w:ins>
      <w:ins w:id="12" w:author="朝子 仲宗根" w:date="2024-03-21T16:57:00Z">
        <w:del w:id="13" w:author="李安 石嶺" w:date="2025-03-18T09:39:00Z" w16du:dateUtc="2025-03-18T00:39:00Z">
          <w:r w:rsidR="00E87FF3" w:rsidDel="006E5E73">
            <w:rPr>
              <w:rFonts w:hint="eastAsia"/>
              <w:sz w:val="24"/>
            </w:rPr>
            <w:delText>６</w:delText>
          </w:r>
        </w:del>
      </w:ins>
      <w:ins w:id="14" w:author="李安 石嶺" w:date="2025-03-18T09:39:00Z" w16du:dateUtc="2025-03-18T00:39:00Z">
        <w:r w:rsidR="006E5E73">
          <w:rPr>
            <w:rFonts w:hint="eastAsia"/>
            <w:sz w:val="24"/>
          </w:rPr>
          <w:t>令和７</w:t>
        </w:r>
      </w:ins>
      <w:ins w:id="15" w:author="仲宗根朝子" w:date="2023-03-22T13:55:00Z">
        <w:del w:id="16" w:author="朝子 仲宗根" w:date="2024-03-21T16:57:00Z">
          <w:r w:rsidDel="00E87FF3">
            <w:rPr>
              <w:rFonts w:hint="eastAsia"/>
              <w:sz w:val="24"/>
            </w:rPr>
            <w:delText>５</w:delText>
          </w:r>
        </w:del>
        <w:r>
          <w:rPr>
            <w:rFonts w:hint="eastAsia"/>
            <w:sz w:val="24"/>
          </w:rPr>
          <w:t>年度</w:t>
        </w:r>
      </w:ins>
      <w:del w:id="17" w:author="仲宗根朝子" w:date="2023-03-22T12:48:00Z">
        <w:r w:rsidR="009952C0" w:rsidDel="00796966">
          <w:rPr>
            <w:rFonts w:hint="eastAsia"/>
            <w:sz w:val="24"/>
          </w:rPr>
          <w:delText>令和</w:delText>
        </w:r>
        <w:r w:rsidR="009952C0" w:rsidDel="00796966">
          <w:rPr>
            <w:rFonts w:hint="eastAsia"/>
            <w:sz w:val="24"/>
          </w:rPr>
          <w:delText>4</w:delText>
        </w:r>
        <w:r w:rsidR="009952C0" w:rsidDel="00796966">
          <w:rPr>
            <w:rFonts w:hint="eastAsia"/>
            <w:sz w:val="24"/>
          </w:rPr>
          <w:delText>年度</w:delText>
        </w:r>
      </w:del>
      <w:ins w:id="18" w:author="仲宗根朝子" w:date="2023-03-22T12:48:00Z">
        <w:r w:rsidR="00796966">
          <w:rPr>
            <w:rFonts w:hint="eastAsia"/>
            <w:sz w:val="24"/>
          </w:rPr>
          <w:t>高校生選抜かりゆし芸能</w:t>
        </w:r>
        <w:r w:rsidR="00796966">
          <w:rPr>
            <w:sz w:val="24"/>
          </w:rPr>
          <w:t>公演</w:t>
        </w:r>
      </w:ins>
      <w:del w:id="19" w:author="仲宗根朝子" w:date="2023-03-22T12:48:00Z">
        <w:r w:rsidR="009952C0" w:rsidDel="00796966">
          <w:rPr>
            <w:rFonts w:hint="eastAsia"/>
            <w:sz w:val="24"/>
          </w:rPr>
          <w:delText>沖縄県伝統芸能公演</w:delText>
        </w:r>
      </w:del>
      <w:r w:rsidR="009952C0">
        <w:rPr>
          <w:rFonts w:hint="eastAsia"/>
          <w:sz w:val="24"/>
        </w:rPr>
        <w:t>（</w:t>
      </w:r>
      <w:ins w:id="20" w:author="仲宗根朝子" w:date="2023-03-22T12:48:00Z">
        <w:r w:rsidR="00796966">
          <w:rPr>
            <w:rFonts w:hint="eastAsia"/>
            <w:sz w:val="24"/>
          </w:rPr>
          <w:t>沖縄県伝統芸能公演</w:t>
        </w:r>
      </w:ins>
      <w:del w:id="21" w:author="仲宗根朝子" w:date="2023-03-22T12:48:00Z">
        <w:r w:rsidR="00F37205" w:rsidDel="00796966">
          <w:rPr>
            <w:rFonts w:hint="eastAsia"/>
            <w:sz w:val="24"/>
          </w:rPr>
          <w:delText>高校生選抜</w:delText>
        </w:r>
        <w:r w:rsidR="009952C0" w:rsidDel="00796966">
          <w:rPr>
            <w:rFonts w:hint="eastAsia"/>
            <w:sz w:val="24"/>
          </w:rPr>
          <w:delText>かりゆし芸能</w:delText>
        </w:r>
        <w:r w:rsidR="00F37205" w:rsidDel="00796966">
          <w:rPr>
            <w:sz w:val="24"/>
          </w:rPr>
          <w:delText>公演</w:delText>
        </w:r>
      </w:del>
      <w:r w:rsidR="009952C0">
        <w:rPr>
          <w:rFonts w:hint="eastAsia"/>
          <w:sz w:val="24"/>
        </w:rPr>
        <w:t>）</w:t>
      </w:r>
    </w:p>
    <w:p w14:paraId="400FAEE7" w14:textId="77777777" w:rsidR="000B1713" w:rsidRPr="00B82F8B" w:rsidRDefault="000B1713" w:rsidP="00F3720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94839">
        <w:rPr>
          <w:rFonts w:asciiTheme="minorEastAsia" w:hAnsiTheme="minorEastAsia" w:hint="eastAsia"/>
          <w:sz w:val="24"/>
          <w:szCs w:val="24"/>
        </w:rPr>
        <w:t>企画</w:t>
      </w:r>
      <w:del w:id="22" w:author="李安 石嶺" w:date="2025-03-18T09:39:00Z" w16du:dateUtc="2025-03-18T00:39:00Z">
        <w:r w:rsidDel="006E5E73">
          <w:rPr>
            <w:rFonts w:asciiTheme="minorEastAsia" w:hAnsiTheme="minorEastAsia" w:hint="eastAsia"/>
            <w:sz w:val="24"/>
            <w:szCs w:val="24"/>
          </w:rPr>
          <w:delText>・</w:delText>
        </w:r>
        <w:r w:rsidRPr="00094839" w:rsidDel="006E5E73">
          <w:rPr>
            <w:rFonts w:asciiTheme="minorEastAsia" w:hAnsiTheme="minorEastAsia"/>
            <w:sz w:val="24"/>
            <w:szCs w:val="24"/>
          </w:rPr>
          <w:delText>広報</w:delText>
        </w:r>
      </w:del>
      <w:r>
        <w:rPr>
          <w:rFonts w:asciiTheme="minorEastAsia" w:hAnsiTheme="minorEastAsia" w:hint="eastAsia"/>
          <w:sz w:val="24"/>
          <w:szCs w:val="24"/>
        </w:rPr>
        <w:t>・運営業務</w:t>
      </w:r>
      <w:r>
        <w:rPr>
          <w:rFonts w:asciiTheme="minorEastAsia" w:hAnsiTheme="minorEastAsia"/>
          <w:sz w:val="24"/>
          <w:szCs w:val="24"/>
        </w:rPr>
        <w:t>委託</w:t>
      </w:r>
      <w:r>
        <w:rPr>
          <w:rFonts w:asciiTheme="minorEastAsia" w:hAnsiTheme="minorEastAsia" w:hint="eastAsia"/>
          <w:sz w:val="24"/>
          <w:szCs w:val="24"/>
        </w:rPr>
        <w:t>企画プロポーザルに</w:t>
      </w:r>
      <w:r w:rsidR="006539F9">
        <w:rPr>
          <w:rFonts w:asciiTheme="minorEastAsia" w:hAnsiTheme="minorEastAsia" w:hint="eastAsia"/>
          <w:sz w:val="24"/>
          <w:szCs w:val="24"/>
        </w:rPr>
        <w:t>参加</w:t>
      </w:r>
      <w:r w:rsidR="006539F9">
        <w:rPr>
          <w:rFonts w:asciiTheme="minorEastAsia" w:hAnsiTheme="minorEastAsia"/>
          <w:sz w:val="24"/>
          <w:szCs w:val="24"/>
        </w:rPr>
        <w:t>を申し込みます。</w:t>
      </w:r>
    </w:p>
    <w:p w14:paraId="34B5A777" w14:textId="77777777" w:rsidR="004F332F" w:rsidRDefault="004F332F"/>
    <w:p w14:paraId="37E64803" w14:textId="77777777" w:rsidR="006539F9" w:rsidRDefault="006539F9"/>
    <w:p w14:paraId="18657562" w14:textId="77777777" w:rsidR="006539F9" w:rsidRDefault="006539F9"/>
    <w:p w14:paraId="0754DF5C" w14:textId="77777777" w:rsidR="006539F9" w:rsidRDefault="006539F9"/>
    <w:p w14:paraId="5E098D15" w14:textId="77777777" w:rsidR="006539F9" w:rsidRDefault="006539F9"/>
    <w:p w14:paraId="2F765577" w14:textId="77777777" w:rsidR="006539F9" w:rsidRDefault="006539F9"/>
    <w:p w14:paraId="69B99337" w14:textId="77777777" w:rsidR="006539F9" w:rsidRDefault="006539F9"/>
    <w:p w14:paraId="41F9577F" w14:textId="758DCD77" w:rsidR="00A0248F" w:rsidRPr="00A0248F" w:rsidRDefault="004F332F" w:rsidP="00A0248F">
      <w:pPr>
        <w:ind w:right="-1"/>
        <w:jc w:val="right"/>
        <w:rPr>
          <w:rFonts w:ascii="BIZ UDPゴシック" w:eastAsia="BIZ UDPゴシック" w:hAnsi="BIZ UDPゴシック"/>
          <w:lang w:eastAsia="zh-CN"/>
        </w:rPr>
      </w:pPr>
      <w:r w:rsidRPr="00A0248F">
        <w:rPr>
          <w:rFonts w:ascii="BIZ UDPゴシック" w:eastAsia="BIZ UDPゴシック" w:hAnsi="BIZ UDPゴシック" w:hint="eastAsia"/>
          <w:lang w:eastAsia="zh-CN"/>
        </w:rPr>
        <w:t>（</w:t>
      </w:r>
      <w:r w:rsidRPr="00A0248F">
        <w:rPr>
          <w:rFonts w:ascii="BIZ UDPゴシック" w:eastAsia="BIZ UDPゴシック" w:hAnsi="BIZ UDPゴシック"/>
          <w:lang w:eastAsia="zh-CN"/>
        </w:rPr>
        <w:t>公</w:t>
      </w:r>
      <w:r w:rsidRPr="00A0248F">
        <w:rPr>
          <w:rFonts w:ascii="BIZ UDPゴシック" w:eastAsia="BIZ UDPゴシック" w:hAnsi="BIZ UDPゴシック" w:hint="eastAsia"/>
          <w:lang w:eastAsia="zh-CN"/>
        </w:rPr>
        <w:t>財</w:t>
      </w:r>
      <w:r w:rsidRPr="00A0248F">
        <w:rPr>
          <w:rFonts w:ascii="BIZ UDPゴシック" w:eastAsia="BIZ UDPゴシック" w:hAnsi="BIZ UDPゴシック"/>
          <w:lang w:eastAsia="zh-CN"/>
        </w:rPr>
        <w:t>）沖縄県文化</w:t>
      </w:r>
      <w:ins w:id="23" w:author="李安 石嶺" w:date="2025-04-03T15:12:00Z" w16du:dateUtc="2025-04-03T06:12:00Z">
        <w:r w:rsidR="009C204F">
          <w:rPr>
            <w:rFonts w:ascii="BIZ UDPゴシック" w:eastAsia="BIZ UDPゴシック" w:hAnsi="BIZ UDPゴシック" w:hint="eastAsia"/>
          </w:rPr>
          <w:t>芸術</w:t>
        </w:r>
      </w:ins>
      <w:r w:rsidRPr="00A0248F">
        <w:rPr>
          <w:rFonts w:ascii="BIZ UDPゴシック" w:eastAsia="BIZ UDPゴシック" w:hAnsi="BIZ UDPゴシック"/>
          <w:lang w:eastAsia="zh-CN"/>
        </w:rPr>
        <w:t>振興会</w:t>
      </w:r>
    </w:p>
    <w:p w14:paraId="1C8125FE" w14:textId="7DDBFA55" w:rsidR="00A0248F" w:rsidRDefault="00A0248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/>
          <w:sz w:val="24"/>
          <w:szCs w:val="24"/>
        </w:rPr>
        <w:t>TEL: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/>
          <w:sz w:val="24"/>
          <w:szCs w:val="24"/>
        </w:rPr>
        <w:t>098-987-0926</w:t>
      </w:r>
      <w:r w:rsidR="004F332F" w:rsidRPr="00A0248F">
        <w:rPr>
          <w:rFonts w:ascii="BIZ UDPゴシック" w:eastAsia="BIZ UDPゴシック" w:hAnsi="BIZ UDPゴシック"/>
          <w:sz w:val="24"/>
          <w:szCs w:val="24"/>
        </w:rPr>
        <w:t xml:space="preserve">　</w:t>
      </w:r>
    </w:p>
    <w:p w14:paraId="3CC8EFDA" w14:textId="637E42F7" w:rsidR="00A0248F" w:rsidRDefault="004F332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/>
          <w:sz w:val="24"/>
          <w:szCs w:val="24"/>
        </w:rPr>
        <w:t>FAX:</w:t>
      </w:r>
      <w:r w:rsidR="00A0248F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/>
          <w:sz w:val="24"/>
          <w:szCs w:val="24"/>
        </w:rPr>
        <w:t>098-</w:t>
      </w:r>
      <w:r w:rsidR="00D80779" w:rsidRPr="00A0248F">
        <w:rPr>
          <w:rFonts w:ascii="BIZ UDPゴシック" w:eastAsia="BIZ UDPゴシック" w:hAnsi="BIZ UDPゴシック"/>
          <w:sz w:val="24"/>
          <w:szCs w:val="24"/>
        </w:rPr>
        <w:t>987</w:t>
      </w:r>
      <w:r w:rsidRPr="00A0248F">
        <w:rPr>
          <w:rFonts w:ascii="BIZ UDPゴシック" w:eastAsia="BIZ UDPゴシック" w:hAnsi="BIZ UDPゴシック"/>
          <w:sz w:val="24"/>
          <w:szCs w:val="24"/>
        </w:rPr>
        <w:t>-</w:t>
      </w:r>
      <w:r w:rsidR="00D80779" w:rsidRPr="00A0248F">
        <w:rPr>
          <w:rFonts w:ascii="BIZ UDPゴシック" w:eastAsia="BIZ UDPゴシック" w:hAnsi="BIZ UDPゴシック"/>
          <w:sz w:val="24"/>
          <w:szCs w:val="24"/>
        </w:rPr>
        <w:t>0928</w:t>
      </w:r>
    </w:p>
    <w:p w14:paraId="56E615CF" w14:textId="052585EE" w:rsidR="00A0248F" w:rsidRPr="00A0248F" w:rsidRDefault="00A0248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 w:hint="eastAsia"/>
          <w:sz w:val="24"/>
          <w:szCs w:val="24"/>
        </w:rPr>
        <w:t>MAIL: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 w:hint="eastAsia"/>
          <w:sz w:val="24"/>
          <w:szCs w:val="24"/>
        </w:rPr>
        <w:t>k</w:t>
      </w:r>
      <w:r w:rsidRPr="00A0248F">
        <w:rPr>
          <w:rFonts w:ascii="BIZ UDPゴシック" w:eastAsia="BIZ UDPゴシック" w:hAnsi="BIZ UDPゴシック"/>
          <w:sz w:val="24"/>
          <w:szCs w:val="24"/>
        </w:rPr>
        <w:t>ariyushi@okicul-pr.jp</w:t>
      </w:r>
    </w:p>
    <w:sectPr w:rsidR="00A0248F" w:rsidRPr="00A0248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4FD7" w14:textId="77777777" w:rsidR="00A85695" w:rsidRDefault="00A85695" w:rsidP="00A85695">
      <w:r>
        <w:separator/>
      </w:r>
    </w:p>
  </w:endnote>
  <w:endnote w:type="continuationSeparator" w:id="0">
    <w:p w14:paraId="4FA84870" w14:textId="77777777" w:rsidR="00A85695" w:rsidRDefault="00A85695" w:rsidP="00A8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28A9" w14:textId="77777777" w:rsidR="00A85695" w:rsidRDefault="00A85695" w:rsidP="00A85695">
      <w:r>
        <w:separator/>
      </w:r>
    </w:p>
  </w:footnote>
  <w:footnote w:type="continuationSeparator" w:id="0">
    <w:p w14:paraId="165EF2DF" w14:textId="77777777" w:rsidR="00A85695" w:rsidRDefault="00A85695" w:rsidP="00A85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FC83" w14:textId="51353EC9" w:rsidR="00A85695" w:rsidRDefault="007671E4">
    <w:pPr>
      <w:pStyle w:val="a6"/>
      <w:wordWrap w:val="0"/>
      <w:jc w:val="right"/>
      <w:pPrChange w:id="24" w:author="仲宗根朝子" w:date="2023-03-22T14:03:00Z">
        <w:pPr>
          <w:pStyle w:val="a6"/>
          <w:jc w:val="right"/>
        </w:pPr>
      </w:pPrChange>
    </w:pPr>
    <w:r>
      <w:t>様式</w:t>
    </w:r>
    <w:ins w:id="25" w:author="仲宗根朝子" w:date="2023-03-22T14:04:00Z">
      <w:r w:rsidR="00012AA1">
        <w:rPr>
          <w:rFonts w:hint="eastAsia"/>
        </w:rPr>
        <w:t>①</w:t>
      </w:r>
    </w:ins>
    <w:del w:id="26" w:author="仲宗根朝子" w:date="2023-03-22T14:03:00Z">
      <w:r w:rsidDel="00012AA1">
        <w:rPr>
          <w:rFonts w:hint="eastAsia"/>
        </w:rPr>
        <w:delText>①</w:delText>
      </w:r>
    </w:del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仲宗根朝子">
    <w15:presenceInfo w15:providerId="None" w15:userId="仲宗根朝子"/>
  </w15:person>
  <w15:person w15:author="李安 石嶺">
    <w15:presenceInfo w15:providerId="Windows Live" w15:userId="62a3bf743a70f930"/>
  </w15:person>
  <w15:person w15:author="朝子 仲宗根">
    <w15:presenceInfo w15:providerId="Windows Live" w15:userId="b01a124183b3f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markup="0"/>
  <w:trackRevision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2F"/>
    <w:rsid w:val="00012AA1"/>
    <w:rsid w:val="000B1713"/>
    <w:rsid w:val="000C7D17"/>
    <w:rsid w:val="000E31B1"/>
    <w:rsid w:val="00263C4D"/>
    <w:rsid w:val="0034406C"/>
    <w:rsid w:val="004F332F"/>
    <w:rsid w:val="00570F5C"/>
    <w:rsid w:val="005C34C0"/>
    <w:rsid w:val="0065129B"/>
    <w:rsid w:val="006539F9"/>
    <w:rsid w:val="006E58BC"/>
    <w:rsid w:val="006E5E73"/>
    <w:rsid w:val="007671E4"/>
    <w:rsid w:val="0077519D"/>
    <w:rsid w:val="00796966"/>
    <w:rsid w:val="008368AD"/>
    <w:rsid w:val="00950AA9"/>
    <w:rsid w:val="00993212"/>
    <w:rsid w:val="009952C0"/>
    <w:rsid w:val="009C204F"/>
    <w:rsid w:val="00A0248F"/>
    <w:rsid w:val="00A1190F"/>
    <w:rsid w:val="00A36097"/>
    <w:rsid w:val="00A85695"/>
    <w:rsid w:val="00D80779"/>
    <w:rsid w:val="00E87FF3"/>
    <w:rsid w:val="00E97EA3"/>
    <w:rsid w:val="00F37205"/>
    <w:rsid w:val="00FD4805"/>
    <w:rsid w:val="00FD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E6E1EE"/>
  <w15:chartTrackingRefBased/>
  <w15:docId w15:val="{2A592EF7-B31E-459A-A10D-0045D4B5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32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5F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D5F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56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85695"/>
  </w:style>
  <w:style w:type="paragraph" w:styleId="a8">
    <w:name w:val="footer"/>
    <w:basedOn w:val="a"/>
    <w:link w:val="a9"/>
    <w:uiPriority w:val="99"/>
    <w:unhideWhenUsed/>
    <w:rsid w:val="00A856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85695"/>
  </w:style>
  <w:style w:type="character" w:styleId="aa">
    <w:name w:val="Unresolved Mention"/>
    <w:basedOn w:val="a0"/>
    <w:uiPriority w:val="99"/>
    <w:semiHidden/>
    <w:unhideWhenUsed/>
    <w:rsid w:val="00A0248F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796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李安 石嶺</cp:lastModifiedBy>
  <cp:revision>7</cp:revision>
  <cp:lastPrinted>2025-04-03T06:12:00Z</cp:lastPrinted>
  <dcterms:created xsi:type="dcterms:W3CDTF">2013-09-10T05:10:00Z</dcterms:created>
  <dcterms:modified xsi:type="dcterms:W3CDTF">2025-04-03T06:13:00Z</dcterms:modified>
</cp:coreProperties>
</file>